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1729E" w14:textId="77777777" w:rsidR="00EC20BE" w:rsidRPr="00701095" w:rsidRDefault="00EC20BE" w:rsidP="00EC20BE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</w:rPr>
      </w:pPr>
      <w:r w:rsidRPr="00701095">
        <w:rPr>
          <w:rFonts w:ascii="Calibri" w:eastAsia="Calibri" w:hAnsi="Calibri" w:cs="Times New Roman"/>
          <w:b/>
          <w:bCs/>
          <w:i/>
          <w:iCs/>
          <w:spacing w:val="5"/>
        </w:rPr>
        <w:t>ANEXA 1 - MODIFICAREA SDL – GAL</w:t>
      </w:r>
      <w:r>
        <w:rPr>
          <w:rFonts w:ascii="Calibri" w:eastAsia="Calibri" w:hAnsi="Calibri" w:cs="Times New Roman"/>
          <w:b/>
          <w:bCs/>
          <w:i/>
          <w:iCs/>
          <w:spacing w:val="5"/>
        </w:rPr>
        <w:t xml:space="preserve"> Constanta </w:t>
      </w:r>
      <w:r w:rsidR="007C356D">
        <w:rPr>
          <w:rFonts w:ascii="Calibri" w:eastAsia="Calibri" w:hAnsi="Calibri" w:cs="Times New Roman"/>
          <w:b/>
          <w:bCs/>
          <w:i/>
          <w:iCs/>
          <w:spacing w:val="5"/>
        </w:rPr>
        <w:t>Sud</w:t>
      </w:r>
    </w:p>
    <w:p w14:paraId="4866F44F" w14:textId="0F8DA676" w:rsidR="00EC20BE" w:rsidRPr="00701095" w:rsidRDefault="00EC20BE" w:rsidP="00EC20BE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fr-BE"/>
        </w:rPr>
      </w:pPr>
      <w:r w:rsidRPr="00701095">
        <w:rPr>
          <w:rFonts w:ascii="Calibri" w:eastAsia="Calibri" w:hAnsi="Calibri" w:cs="Times New Roman"/>
          <w:b/>
          <w:bCs/>
          <w:i/>
          <w:iCs/>
          <w:spacing w:val="5"/>
        </w:rPr>
        <w:t xml:space="preserve">Data </w:t>
      </w:r>
      <w:r w:rsidR="00733442">
        <w:rPr>
          <w:rFonts w:ascii="Calibri" w:eastAsia="Calibri" w:hAnsi="Calibri" w:cs="Times New Roman"/>
          <w:b/>
          <w:bCs/>
          <w:i/>
          <w:iCs/>
          <w:spacing w:val="5"/>
        </w:rPr>
        <w:t>02.08.2023</w:t>
      </w:r>
    </w:p>
    <w:p w14:paraId="30B75D88" w14:textId="77777777" w:rsidR="00EC20BE" w:rsidRPr="004A56C6" w:rsidRDefault="00EC20BE" w:rsidP="004A56C6">
      <w:pPr>
        <w:pStyle w:val="ListParagraph"/>
        <w:numPr>
          <w:ilvl w:val="0"/>
          <w:numId w:val="16"/>
        </w:numPr>
        <w:spacing w:before="120" w:after="0" w:line="240" w:lineRule="auto"/>
        <w:jc w:val="both"/>
        <w:rPr>
          <w:rFonts w:ascii="Trebuchet MS" w:eastAsia="Times New Roman" w:hAnsi="Trebuchet MS"/>
          <w:b/>
          <w:bCs/>
          <w:szCs w:val="24"/>
          <w:lang w:eastAsia="ro-RO"/>
        </w:rPr>
      </w:pPr>
      <w:r w:rsidRPr="004A56C6">
        <w:rPr>
          <w:rFonts w:ascii="Trebuchet MS" w:eastAsia="Times New Roman" w:hAnsi="Trebuchet MS"/>
          <w:b/>
          <w:bCs/>
          <w:szCs w:val="24"/>
          <w:lang w:eastAsia="ro-RO"/>
        </w:rPr>
        <w:t>TIPUL PROPUNERII DE MODIFICARE A SDL</w:t>
      </w:r>
      <w:r w:rsidRPr="00701095">
        <w:rPr>
          <w:vertAlign w:val="superscript"/>
          <w:lang w:eastAsia="ro-RO"/>
        </w:rPr>
        <w:footnoteReference w:id="1"/>
      </w:r>
    </w:p>
    <w:p w14:paraId="058BF44A" w14:textId="77777777" w:rsidR="00EC20BE" w:rsidRPr="00701095" w:rsidRDefault="00EC20BE" w:rsidP="00EC20BE">
      <w:pPr>
        <w:spacing w:before="120"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EC20BE" w:rsidRPr="00701095" w14:paraId="08E5ED8A" w14:textId="77777777" w:rsidTr="00146F02">
        <w:trPr>
          <w:trHeight w:val="326"/>
        </w:trPr>
        <w:tc>
          <w:tcPr>
            <w:tcW w:w="6946" w:type="dxa"/>
          </w:tcPr>
          <w:p w14:paraId="6527721A" w14:textId="77777777" w:rsidR="00EC20BE" w:rsidRDefault="00EC20BE" w:rsidP="00146F0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</w:p>
          <w:p w14:paraId="35514AA1" w14:textId="77777777" w:rsidR="00EC20BE" w:rsidRPr="00701095" w:rsidRDefault="00EC20BE" w:rsidP="00146F0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>Tipul modificării</w:t>
            </w:r>
          </w:p>
        </w:tc>
        <w:tc>
          <w:tcPr>
            <w:tcW w:w="2268" w:type="dxa"/>
          </w:tcPr>
          <w:p w14:paraId="0AA8CDA5" w14:textId="77777777" w:rsidR="00EC20BE" w:rsidRPr="00701095" w:rsidRDefault="00EC20BE" w:rsidP="00146F0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Numărul modificării solicitate</w:t>
            </w: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vertAlign w:val="superscript"/>
                <w:lang w:eastAsia="ro-RO"/>
              </w:rPr>
              <w:footnoteReference w:id="2"/>
            </w: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 xml:space="preserve"> în anul curent</w:t>
            </w:r>
          </w:p>
        </w:tc>
      </w:tr>
      <w:tr w:rsidR="00EC20BE" w:rsidRPr="00701095" w14:paraId="463116F4" w14:textId="77777777" w:rsidTr="00146F02">
        <w:trPr>
          <w:trHeight w:val="406"/>
        </w:trPr>
        <w:tc>
          <w:tcPr>
            <w:tcW w:w="6946" w:type="dxa"/>
            <w:vAlign w:val="bottom"/>
          </w:tcPr>
          <w:p w14:paraId="77D67C41" w14:textId="77777777" w:rsidR="00EC20BE" w:rsidRPr="00701095" w:rsidRDefault="00EC20BE" w:rsidP="00146F02">
            <w:pPr>
              <w:spacing w:before="24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C3D047" wp14:editId="7D19F1A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-80010</wp:posOffset>
                      </wp:positionV>
                      <wp:extent cx="200025" cy="1905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21CC1" id="Rectangle 7" o:spid="_x0000_s1026" style="position:absolute;margin-left:1.85pt;margin-top:-6.3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AUewIAABQFAAAOAAAAZHJzL2Uyb0RvYy54bWysVMlu2zAQvRfoPxC8N5KNpE6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simplă  - conform pct.1</w:t>
            </w:r>
          </w:p>
        </w:tc>
        <w:tc>
          <w:tcPr>
            <w:tcW w:w="2268" w:type="dxa"/>
          </w:tcPr>
          <w:p w14:paraId="7A69C17F" w14:textId="77777777" w:rsidR="00EC20BE" w:rsidRPr="00701095" w:rsidRDefault="00EC20BE" w:rsidP="00146F0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  <w:tr w:rsidR="00EC20BE" w:rsidRPr="00701095" w14:paraId="6A0E3142" w14:textId="77777777" w:rsidTr="00146F02">
        <w:trPr>
          <w:trHeight w:val="406"/>
        </w:trPr>
        <w:tc>
          <w:tcPr>
            <w:tcW w:w="6946" w:type="dxa"/>
            <w:vAlign w:val="bottom"/>
          </w:tcPr>
          <w:p w14:paraId="644A652E" w14:textId="77777777" w:rsidR="00EC20BE" w:rsidRPr="00701095" w:rsidRDefault="00EC20BE" w:rsidP="00146F02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59A1C3" wp14:editId="37F744F7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-71755</wp:posOffset>
                      </wp:positionV>
                      <wp:extent cx="200025" cy="19050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1442A" id="Rectangle 4" o:spid="_x0000_s1026" style="position:absolute;margin-left:2.5pt;margin-top:-5.65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" fillcolor="red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complexă - conform pct.2</w:t>
            </w:r>
          </w:p>
        </w:tc>
        <w:tc>
          <w:tcPr>
            <w:tcW w:w="2268" w:type="dxa"/>
          </w:tcPr>
          <w:p w14:paraId="15188E0C" w14:textId="198F4BF1" w:rsidR="00EC20BE" w:rsidRPr="00701095" w:rsidRDefault="00AA6DD9" w:rsidP="00146F0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1</w:t>
            </w:r>
          </w:p>
        </w:tc>
      </w:tr>
      <w:tr w:rsidR="00EC20BE" w:rsidRPr="00701095" w14:paraId="27FF82FE" w14:textId="77777777" w:rsidTr="00146F02">
        <w:trPr>
          <w:trHeight w:val="406"/>
        </w:trPr>
        <w:tc>
          <w:tcPr>
            <w:tcW w:w="6946" w:type="dxa"/>
            <w:vAlign w:val="bottom"/>
          </w:tcPr>
          <w:p w14:paraId="3D849515" w14:textId="77777777" w:rsidR="00EC20BE" w:rsidRPr="00701095" w:rsidRDefault="00EC20BE" w:rsidP="00146F02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AE1401" wp14:editId="1CE97C40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-53975</wp:posOffset>
                      </wp:positionV>
                      <wp:extent cx="200025" cy="19050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6C268" id="Rectangle 6" o:spid="_x0000_s1026" style="position:absolute;margin-left:1.75pt;margin-top:-4.25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" fillcolor="white [3212]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legislativă și/sau administrativă - conform pct.3</w:t>
            </w:r>
          </w:p>
        </w:tc>
        <w:tc>
          <w:tcPr>
            <w:tcW w:w="2268" w:type="dxa"/>
          </w:tcPr>
          <w:p w14:paraId="225813E2" w14:textId="241D77F2" w:rsidR="00EC20BE" w:rsidRPr="00701095" w:rsidRDefault="00EC20BE" w:rsidP="00146F0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</w:tbl>
    <w:p w14:paraId="10512577" w14:textId="77777777" w:rsidR="00EC20BE" w:rsidRPr="00701095" w:rsidRDefault="00EC20BE" w:rsidP="00EC20BE">
      <w:pPr>
        <w:spacing w:after="0"/>
        <w:jc w:val="both"/>
        <w:rPr>
          <w:rFonts w:ascii="Trebuchet MS" w:eastAsia="Calibri" w:hAnsi="Trebuchet MS" w:cs="Times New Roman"/>
          <w:szCs w:val="24"/>
          <w:lang w:val="fr-BE"/>
        </w:rPr>
      </w:pPr>
    </w:p>
    <w:p w14:paraId="1416FBE2" w14:textId="77777777" w:rsidR="00EC20BE" w:rsidRDefault="00EC20BE" w:rsidP="00EC20BE">
      <w:pPr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</w:p>
    <w:p w14:paraId="50C9C2AD" w14:textId="77777777" w:rsidR="00EC20BE" w:rsidRPr="00701095" w:rsidRDefault="00EC20BE" w:rsidP="00EC20BE">
      <w:pPr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eastAsia="ro-RO"/>
        </w:rPr>
        <w:t>II.  DESCRIEREA MODIFICĂRILOR SOLICITATE</w:t>
      </w:r>
      <w:r w:rsidRPr="00701095">
        <w:rPr>
          <w:rFonts w:ascii="Trebuchet MS" w:eastAsia="Times New Roman" w:hAnsi="Trebuchet MS" w:cs="Times New Roman"/>
          <w:b/>
          <w:bCs/>
          <w:szCs w:val="24"/>
          <w:vertAlign w:val="superscript"/>
          <w:lang w:eastAsia="ro-RO"/>
        </w:rPr>
        <w:footnoteReference w:id="3"/>
      </w:r>
    </w:p>
    <w:p w14:paraId="673E3BD0" w14:textId="4E418F2A" w:rsidR="0015523E" w:rsidRPr="00EF3690" w:rsidRDefault="00EF3690" w:rsidP="00EF3690">
      <w:pPr>
        <w:numPr>
          <w:ilvl w:val="0"/>
          <w:numId w:val="3"/>
        </w:numPr>
        <w:contextualSpacing/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</w:pPr>
      <w:r w:rsidRPr="007171FD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 xml:space="preserve">DENUMIREA MODIFICĂRII: </w:t>
      </w:r>
      <w:r w:rsidRPr="00B17712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Modificări ale Cap. </w:t>
      </w:r>
      <w:r w:rsidR="001039DA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V</w:t>
      </w:r>
      <w:r w:rsidRPr="00B17712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 – </w:t>
      </w:r>
      <w:r w:rsidR="001039DA">
        <w:rPr>
          <w:rFonts w:ascii="Trebuchet MS" w:hAnsi="Trebuchet MS"/>
          <w:b/>
          <w:bCs/>
        </w:rPr>
        <w:t xml:space="preserve">Descrierea masurilor din SDL, respectiv a punctului 7. Conditii de eligibilitate si punctului 8. Criterii de selectie , in sensul corelarii acestora cu documentele de verificare ale GAL, </w:t>
      </w:r>
      <w:r w:rsidRPr="007171FD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 xml:space="preserve">conform pct. </w:t>
      </w:r>
      <w:r w:rsidR="00AA6DD9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>2</w:t>
      </w:r>
      <w:r w:rsidRPr="007171FD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 xml:space="preserve">, litera </w:t>
      </w:r>
      <w:r w:rsidR="00AA6DD9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>b</w:t>
      </w:r>
    </w:p>
    <w:p w14:paraId="59899A04" w14:textId="77777777" w:rsidR="00EC20BE" w:rsidRPr="0015523E" w:rsidRDefault="0015523E" w:rsidP="0015523E">
      <w:pPr>
        <w:pStyle w:val="ListParagraph"/>
        <w:keepNext/>
        <w:numPr>
          <w:ilvl w:val="0"/>
          <w:numId w:val="10"/>
        </w:numPr>
        <w:spacing w:before="240" w:after="240" w:line="240" w:lineRule="auto"/>
        <w:jc w:val="both"/>
        <w:outlineLvl w:val="4"/>
        <w:rPr>
          <w:rFonts w:ascii="Trebuchet MS" w:eastAsia="Times New Roman" w:hAnsi="Trebuchet MS"/>
          <w:noProof/>
          <w:color w:val="000000"/>
          <w:szCs w:val="24"/>
          <w:u w:val="single"/>
          <w:lang w:val="fr-BE"/>
        </w:rPr>
      </w:pPr>
      <w:r>
        <w:rPr>
          <w:rFonts w:ascii="Trebuchet MS" w:eastAsia="Times New Roman" w:hAnsi="Trebuchet MS"/>
          <w:noProof/>
          <w:color w:val="000000"/>
          <w:szCs w:val="24"/>
          <w:u w:val="single"/>
          <w:lang w:val="fr-BE"/>
        </w:rPr>
        <w:t xml:space="preserve"> </w:t>
      </w:r>
      <w:r w:rsidR="00EC20BE" w:rsidRPr="0015523E">
        <w:rPr>
          <w:rFonts w:ascii="Trebuchet MS" w:eastAsia="Times New Roman" w:hAnsi="Trebuchet MS"/>
          <w:noProof/>
          <w:color w:val="000000"/>
          <w:szCs w:val="24"/>
          <w:u w:val="single"/>
          <w:lang w:val="fr-BE"/>
        </w:rPr>
        <w:t xml:space="preserve">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456"/>
      </w:tblGrid>
      <w:tr w:rsidR="00192C75" w:rsidRPr="00192C75" w14:paraId="7E26A351" w14:textId="77777777" w:rsidTr="00146F02">
        <w:trPr>
          <w:trHeight w:val="293"/>
        </w:trPr>
        <w:tc>
          <w:tcPr>
            <w:tcW w:w="5000" w:type="pct"/>
            <w:shd w:val="clear" w:color="auto" w:fill="auto"/>
          </w:tcPr>
          <w:p w14:paraId="17295930" w14:textId="77777777" w:rsidR="00612B7D" w:rsidRDefault="00612B7D" w:rsidP="00003831">
            <w:pPr>
              <w:spacing w:after="0" w:line="240" w:lineRule="auto"/>
              <w:jc w:val="both"/>
              <w:rPr>
                <w:rFonts w:ascii="Trebuchet MS" w:eastAsia="Times New Roman" w:hAnsi="Trebuchet MS"/>
                <w:szCs w:val="24"/>
                <w:lang w:val="it-CH"/>
              </w:rPr>
            </w:pPr>
          </w:p>
          <w:p w14:paraId="538BF77A" w14:textId="77777777" w:rsidR="00B96C2B" w:rsidRDefault="006F2172" w:rsidP="006F217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bookmarkStart w:id="0" w:name="_Hlk141177678"/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Prin modificarea capitolului V – Descrierea masurilor din SDL, </w:t>
            </w:r>
            <w:r w:rsidRPr="006F2172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respectiv a punctului 7. Conditii de eligibilitate si punctului 8. Criterii de selectie , 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se doreste corelarea fisei masurii cu documentele de verificare ale GAL care au fost modificate cu respectarea legislatiei in vigoare si in concordanta cu </w:t>
            </w:r>
            <w:r w:rsidRPr="006F2172">
              <w:rPr>
                <w:rFonts w:ascii="Trebuchet MS" w:eastAsia="Times New Roman" w:hAnsi="Trebuchet MS" w:cs="Times New Roman"/>
                <w:noProof/>
                <w:szCs w:val="24"/>
              </w:rPr>
              <w:t>Ghidurile și Manuale de implementare aferente sub-măsurii 19.2 „Sprijin pentru implementarea acțiunilor în cadrul Strategiei de Dezvoltare Locală”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>.</w:t>
            </w:r>
          </w:p>
          <w:p w14:paraId="738E23DB" w14:textId="77777777" w:rsidR="00D936A9" w:rsidRDefault="00D936A9" w:rsidP="006F2172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 w:themeColor="text1"/>
                <w:szCs w:val="24"/>
              </w:rPr>
            </w:pPr>
          </w:p>
          <w:p w14:paraId="227F560C" w14:textId="3CEB16EE" w:rsidR="001806BC" w:rsidRDefault="005406E5" w:rsidP="005406E5">
            <w:pPr>
              <w:rPr>
                <w:rFonts w:ascii="Trebuchet MS" w:eastAsia="Times New Roman" w:hAnsi="Trebuchet MS"/>
                <w:color w:val="000000" w:themeColor="text1"/>
                <w:szCs w:val="24"/>
              </w:rPr>
            </w:pP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La momentul intocmirii fisei masurii M4/6A „Investitii in afaceri non-agricole”  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, la </w:t>
            </w:r>
            <w:r w:rsidR="00D936A9" w:rsidRPr="001806BC">
              <w:rPr>
                <w:rFonts w:ascii="Trebuchet MS" w:eastAsia="Times New Roman" w:hAnsi="Trebuchet MS"/>
                <w:b/>
                <w:bCs/>
                <w:color w:val="000000" w:themeColor="text1"/>
                <w:szCs w:val="24"/>
              </w:rPr>
              <w:t>punctul 7. Conditii de eligibilitate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</w:t>
            </w:r>
            <w:r w:rsidR="00CD49C6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au fost prezentate o serie de criterii de eligibilitate care se regaseau in documentele de verificare ale GAL la acel moment. Intre timp a fost necesara modificarea documentelor de verificare ale GAL in concordanta cu prevederile manualului de procedura.  In fisa masurii au ramas neschimbate. Astfel , prin prezenta modificare se doreste corelarea fisei masurii M4/6A, respectiv </w:t>
            </w:r>
            <w:r w:rsidR="00CD49C6" w:rsidRPr="001806BC">
              <w:rPr>
                <w:rFonts w:ascii="Trebuchet MS" w:eastAsia="Times New Roman" w:hAnsi="Trebuchet MS"/>
                <w:b/>
                <w:bCs/>
                <w:color w:val="000000" w:themeColor="text1"/>
                <w:szCs w:val="24"/>
              </w:rPr>
              <w:t>punctul 7. Conditii de eligibilitate</w:t>
            </w:r>
            <w:r w:rsidR="00CD49C6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cu documentele de verificare ale GA</w:t>
            </w:r>
            <w:r w:rsidR="001806BC">
              <w:rPr>
                <w:rFonts w:ascii="Trebuchet MS" w:eastAsia="Times New Roman" w:hAnsi="Trebuchet MS"/>
                <w:color w:val="000000" w:themeColor="text1"/>
                <w:szCs w:val="24"/>
              </w:rPr>
              <w:t>L,</w:t>
            </w:r>
            <w:r w:rsidR="00CD49C6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</w:t>
            </w:r>
            <w:r w:rsidR="001806BC" w:rsidRPr="001806BC">
              <w:rPr>
                <w:rFonts w:ascii="Trebuchet MS" w:eastAsia="Times New Roman" w:hAnsi="Trebuchet MS"/>
                <w:color w:val="000000" w:themeColor="text1"/>
                <w:szCs w:val="24"/>
              </w:rPr>
              <w:t>care au fost modificate cu respectarea legislatiei in vigoare si   in concordanta cu Ghidul și Manualul de implementare aferente sub-măsurii 19.2 „Sprijin pentru implementarea acțiunilor în cadrul Strategiei de Dezvoltare Locală”.</w:t>
            </w:r>
          </w:p>
          <w:p w14:paraId="3A8C66F4" w14:textId="0BA51640" w:rsidR="005406E5" w:rsidRPr="005406E5" w:rsidRDefault="005406E5" w:rsidP="005406E5">
            <w:pPr>
              <w:rPr>
                <w:rFonts w:ascii="Trebuchet MS" w:eastAsia="Times New Roman" w:hAnsi="Trebuchet MS"/>
                <w:color w:val="000000" w:themeColor="text1"/>
                <w:szCs w:val="24"/>
              </w:rPr>
            </w:pP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>De asemenea, l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a </w:t>
            </w:r>
            <w:r w:rsidR="00D936A9" w:rsidRPr="001806BC">
              <w:rPr>
                <w:rFonts w:ascii="Trebuchet MS" w:eastAsia="Times New Roman" w:hAnsi="Trebuchet MS"/>
                <w:b/>
                <w:bCs/>
                <w:color w:val="000000" w:themeColor="text1"/>
                <w:szCs w:val="24"/>
              </w:rPr>
              <w:t>punctul 8. Criterii de selectie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nu </w:t>
            </w: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au fost 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enumerate toate criteriile de selectie care se regasesc in documentele de verificare ale GAL. </w:t>
            </w:r>
            <w:r w:rsidRPr="005406E5">
              <w:rPr>
                <w:rFonts w:ascii="Trebuchet MS" w:eastAsia="Times New Roman" w:hAnsi="Trebuchet MS"/>
                <w:color w:val="000000" w:themeColor="text1"/>
                <w:szCs w:val="24"/>
              </w:rPr>
              <w:t>Acestea au fost ulterior enumerate suplimentar in Ghidul Solicitantului al masurii.</w:t>
            </w: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Prin prezenta modificare se doreste corelarea </w:t>
            </w: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fisei masurii M4/6A , respectiv </w:t>
            </w:r>
            <w:r w:rsidR="001806BC" w:rsidRPr="001806BC">
              <w:rPr>
                <w:rFonts w:ascii="Trebuchet MS" w:eastAsia="Times New Roman" w:hAnsi="Trebuchet MS"/>
                <w:b/>
                <w:bCs/>
                <w:color w:val="000000" w:themeColor="text1"/>
                <w:szCs w:val="24"/>
              </w:rPr>
              <w:t xml:space="preserve">punctul </w:t>
            </w:r>
            <w:r w:rsidR="00D936A9" w:rsidRPr="001806BC">
              <w:rPr>
                <w:rFonts w:ascii="Trebuchet MS" w:eastAsia="Times New Roman" w:hAnsi="Trebuchet MS"/>
                <w:b/>
                <w:bCs/>
                <w:color w:val="000000" w:themeColor="text1"/>
                <w:szCs w:val="24"/>
              </w:rPr>
              <w:t xml:space="preserve"> 8. Criterii de selectie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cu documentele de verificare ale GAL</w:t>
            </w:r>
            <w:r w:rsidR="001806BC">
              <w:rPr>
                <w:rFonts w:ascii="Trebuchet MS" w:eastAsia="Times New Roman" w:hAnsi="Trebuchet MS"/>
                <w:color w:val="000000" w:themeColor="text1"/>
                <w:szCs w:val="24"/>
              </w:rPr>
              <w:t>,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care au fost modifica</w:t>
            </w:r>
            <w:r w:rsidR="001806BC">
              <w:rPr>
                <w:rFonts w:ascii="Trebuchet MS" w:eastAsia="Times New Roman" w:hAnsi="Trebuchet MS"/>
                <w:color w:val="000000" w:themeColor="text1"/>
                <w:szCs w:val="24"/>
              </w:rPr>
              <w:t>t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e cu respectarea </w:t>
            </w: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legislatiei in vigoare si in </w:t>
            </w:r>
            <w:r w:rsidR="00D936A9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</w:t>
            </w:r>
            <w:r w:rsidRPr="005406E5">
              <w:rPr>
                <w:rFonts w:ascii="Trebuchet MS" w:eastAsia="Times New Roman" w:hAnsi="Trebuchet MS"/>
                <w:color w:val="000000" w:themeColor="text1"/>
                <w:szCs w:val="24"/>
              </w:rPr>
              <w:t>in concordanta cu Ghidu</w:t>
            </w: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>l</w:t>
            </w:r>
            <w:r w:rsidRPr="005406E5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și Manual</w:t>
            </w:r>
            <w:r>
              <w:rPr>
                <w:rFonts w:ascii="Trebuchet MS" w:eastAsia="Times New Roman" w:hAnsi="Trebuchet MS"/>
                <w:color w:val="000000" w:themeColor="text1"/>
                <w:szCs w:val="24"/>
              </w:rPr>
              <w:t>ul</w:t>
            </w:r>
            <w:r w:rsidRPr="005406E5">
              <w:rPr>
                <w:rFonts w:ascii="Trebuchet MS" w:eastAsia="Times New Roman" w:hAnsi="Trebuchet MS"/>
                <w:color w:val="000000" w:themeColor="text1"/>
                <w:szCs w:val="24"/>
              </w:rPr>
              <w:t xml:space="preserve"> de implementare aferente sub-măsurii 19.2 „Sprijin pentru implementarea acțiunilor în cadrul Strategiei de Dezvoltare Locală”.</w:t>
            </w:r>
          </w:p>
          <w:bookmarkEnd w:id="0"/>
          <w:p w14:paraId="2A07892F" w14:textId="22193FC5" w:rsidR="00D936A9" w:rsidRPr="00D936A9" w:rsidRDefault="005406E5" w:rsidP="006F2172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000000" w:themeColor="text1"/>
                <w:szCs w:val="24"/>
                <w:lang w:bidi="lo-LA"/>
              </w:rPr>
            </w:pPr>
            <w:r>
              <w:rPr>
                <w:rFonts w:ascii="Trebuchet MS" w:eastAsia="Times New Roman" w:hAnsi="Trebuchet MS"/>
                <w:color w:val="000000" w:themeColor="text1"/>
                <w:szCs w:val="24"/>
                <w:lang w:bidi="lo-LA"/>
              </w:rPr>
              <w:lastRenderedPageBreak/>
              <w:t>Aceasta modificare a survenit in urma implementarii SDL si este in raport cu caracteristicile teritoriului acoperit de SDL.</w:t>
            </w:r>
          </w:p>
        </w:tc>
      </w:tr>
    </w:tbl>
    <w:p w14:paraId="2B545310" w14:textId="77777777" w:rsidR="00EC20BE" w:rsidRPr="00701095" w:rsidRDefault="00EC20BE" w:rsidP="0015523E">
      <w:pPr>
        <w:keepNext/>
        <w:numPr>
          <w:ilvl w:val="0"/>
          <w:numId w:val="10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lastRenderedPageBreak/>
        <w:t>Modificarea propusă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456"/>
      </w:tblGrid>
      <w:tr w:rsidR="00421B9E" w:rsidRPr="00D52673" w14:paraId="56DB5B8D" w14:textId="77777777" w:rsidTr="00146F02">
        <w:tc>
          <w:tcPr>
            <w:tcW w:w="5000" w:type="pct"/>
            <w:shd w:val="clear" w:color="auto" w:fill="auto"/>
          </w:tcPr>
          <w:p w14:paraId="4621A433" w14:textId="77777777" w:rsidR="00C0450C" w:rsidRPr="00C0450C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  <w:r>
              <w:rPr>
                <w:rFonts w:ascii="Trebuchet MS" w:eastAsia="Times New Roman" w:hAnsi="Trebuchet MS"/>
                <w:b/>
                <w:noProof/>
                <w:szCs w:val="24"/>
              </w:rPr>
              <w:t xml:space="preserve">                                                           </w:t>
            </w:r>
            <w:r w:rsidRPr="00C0450C">
              <w:rPr>
                <w:rFonts w:ascii="Trebuchet MS" w:eastAsia="Times New Roman" w:hAnsi="Trebuchet MS"/>
                <w:b/>
                <w:noProof/>
                <w:szCs w:val="24"/>
              </w:rPr>
              <w:t xml:space="preserve">CAPITOLUL V: Prezentarea măsurilor </w:t>
            </w:r>
          </w:p>
          <w:p w14:paraId="13A51D29" w14:textId="77777777" w:rsidR="00C0450C" w:rsidRPr="00C0450C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</w:p>
          <w:p w14:paraId="405C5F33" w14:textId="77777777" w:rsidR="00C0450C" w:rsidRPr="00C0450C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  <w:r w:rsidRPr="00C0450C">
              <w:rPr>
                <w:rFonts w:ascii="Trebuchet MS" w:eastAsia="Times New Roman" w:hAnsi="Trebuchet MS"/>
                <w:b/>
                <w:noProof/>
                <w:szCs w:val="24"/>
              </w:rPr>
              <w:t>FIȘA MĂSURII</w:t>
            </w:r>
          </w:p>
          <w:p w14:paraId="32BCEEEF" w14:textId="77777777" w:rsidR="00C0450C" w:rsidRPr="00C0450C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</w:p>
          <w:p w14:paraId="152724A3" w14:textId="77777777" w:rsidR="00C0450C" w:rsidRPr="00C0450C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  <w:r w:rsidRPr="00C0450C">
              <w:rPr>
                <w:rFonts w:ascii="Trebuchet MS" w:eastAsia="Times New Roman" w:hAnsi="Trebuchet MS"/>
                <w:b/>
                <w:noProof/>
                <w:szCs w:val="24"/>
              </w:rPr>
              <w:t>Denumirea măsurii : Investiții în afaceri non-agricole</w:t>
            </w:r>
          </w:p>
          <w:p w14:paraId="19B54494" w14:textId="77777777" w:rsidR="00C0450C" w:rsidRPr="00C0450C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  <w:r w:rsidRPr="00C0450C">
              <w:rPr>
                <w:rFonts w:ascii="Trebuchet MS" w:eastAsia="Times New Roman" w:hAnsi="Trebuchet MS"/>
                <w:b/>
                <w:noProof/>
                <w:szCs w:val="24"/>
              </w:rPr>
              <w:t>CODUL Măsurii – M 4/ 6A</w:t>
            </w:r>
          </w:p>
          <w:p w14:paraId="691D34E8" w14:textId="5A14A08E" w:rsidR="00E35B9F" w:rsidRDefault="00C0450C" w:rsidP="00C0450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  <w:r w:rsidRPr="00C0450C">
              <w:rPr>
                <w:rFonts w:ascii="Trebuchet MS" w:eastAsia="Times New Roman" w:hAnsi="Trebuchet MS"/>
                <w:b/>
                <w:noProof/>
                <w:szCs w:val="24"/>
              </w:rPr>
              <w:t>Tipul măsurii: INVESTIȚII</w:t>
            </w:r>
          </w:p>
          <w:p w14:paraId="1A8D9D83" w14:textId="77777777" w:rsidR="00C0450C" w:rsidRPr="007F3959" w:rsidRDefault="00C0450C" w:rsidP="00C0450C">
            <w:pPr>
              <w:pStyle w:val="Default"/>
              <w:shd w:val="clear" w:color="auto" w:fill="D9D9D9" w:themeFill="background1" w:themeFillShade="D9"/>
              <w:spacing w:line="276" w:lineRule="auto"/>
              <w:rPr>
                <w:b/>
                <w:bCs/>
                <w:sz w:val="22"/>
                <w:szCs w:val="22"/>
              </w:rPr>
            </w:pPr>
            <w:bookmarkStart w:id="1" w:name="_Hlk141177395"/>
            <w:r w:rsidRPr="007F3959">
              <w:rPr>
                <w:b/>
                <w:bCs/>
                <w:sz w:val="22"/>
                <w:szCs w:val="22"/>
              </w:rPr>
              <w:t xml:space="preserve">7. Condiții de eligibilitate </w:t>
            </w:r>
          </w:p>
          <w:p w14:paraId="4B9B70C5" w14:textId="575C0212" w:rsidR="001806BC" w:rsidRPr="00C96D17" w:rsidRDefault="001806BC" w:rsidP="001806BC">
            <w:pPr>
              <w:spacing w:after="240" w:line="240" w:lineRule="auto"/>
              <w:jc w:val="both"/>
              <w:rPr>
                <w:rFonts w:ascii="Trebuchet MS" w:eastAsia="Times New Roman" w:hAnsi="Trebuchet MS"/>
                <w:bCs/>
                <w:noProof/>
                <w:szCs w:val="24"/>
              </w:rPr>
            </w:pPr>
            <w:r w:rsidRPr="001806BC">
              <w:rPr>
                <w:rFonts w:ascii="Trebuchet MS" w:eastAsia="Times New Roman" w:hAnsi="Trebuchet MS"/>
                <w:b/>
                <w:noProof/>
                <w:szCs w:val="24"/>
              </w:rPr>
              <w:t>-</w:t>
            </w:r>
            <w:r w:rsidRPr="001806BC">
              <w:rPr>
                <w:rFonts w:ascii="Trebuchet MS" w:eastAsia="Times New Roman" w:hAnsi="Trebuchet MS"/>
                <w:b/>
                <w:noProof/>
                <w:szCs w:val="24"/>
              </w:rPr>
              <w:tab/>
            </w:r>
            <w:r w:rsidRPr="00C96D17">
              <w:rPr>
                <w:rFonts w:ascii="Trebuchet MS" w:eastAsia="Times New Roman" w:hAnsi="Trebuchet MS"/>
                <w:bCs/>
                <w:noProof/>
                <w:szCs w:val="24"/>
              </w:rPr>
              <w:t>Solicitantul trebuie să se încadreze în categoria beneficiarilor eligibili;</w:t>
            </w:r>
          </w:p>
          <w:p w14:paraId="4ED145A6" w14:textId="0488AF57" w:rsidR="001806BC" w:rsidRPr="00733442" w:rsidRDefault="001806BC" w:rsidP="00733442">
            <w:pPr>
              <w:spacing w:after="240" w:line="240" w:lineRule="auto"/>
              <w:jc w:val="both"/>
              <w:rPr>
                <w:rFonts w:ascii="Trebuchet MS" w:eastAsia="Times New Roman" w:hAnsi="Trebuchet MS"/>
                <w:bCs/>
                <w:noProof/>
                <w:szCs w:val="24"/>
              </w:rPr>
            </w:pPr>
            <w:r w:rsidRPr="00C96D17">
              <w:rPr>
                <w:rFonts w:ascii="Trebuchet MS" w:eastAsia="Times New Roman" w:hAnsi="Trebuchet MS"/>
                <w:bCs/>
                <w:noProof/>
                <w:szCs w:val="24"/>
              </w:rPr>
              <w:t>-</w:t>
            </w:r>
            <w:r w:rsidRPr="00C96D17">
              <w:rPr>
                <w:rFonts w:ascii="Trebuchet MS" w:eastAsia="Times New Roman" w:hAnsi="Trebuchet MS"/>
                <w:bCs/>
                <w:noProof/>
                <w:szCs w:val="24"/>
              </w:rPr>
              <w:tab/>
            </w:r>
            <w:del w:id="2" w:author="Gal1" w:date="2023-08-02T15:48:00Z">
              <w:r w:rsidR="00733442" w:rsidRPr="00733442" w:rsidDel="00733442">
                <w:rPr>
                  <w:rFonts w:ascii="Trebuchet MS" w:eastAsia="Times New Roman" w:hAnsi="Trebuchet MS"/>
                  <w:bCs/>
                  <w:noProof/>
                  <w:szCs w:val="24"/>
                </w:rPr>
                <w:delText>Solicitantul trebuie să prezinte un plan de afaceri;</w:delText>
              </w:r>
            </w:del>
            <w:ins w:id="3" w:author="Gal1" w:date="2023-08-02T15:49:00Z">
              <w:r w:rsidR="00733442">
                <w:rPr>
                  <w:rFonts w:ascii="Trebuchet MS" w:eastAsia="Times New Roman" w:hAnsi="Trebuchet MS"/>
                  <w:bCs/>
                  <w:noProof/>
                  <w:szCs w:val="24"/>
                </w:rPr>
                <w:t xml:space="preserve"> Solicitantul trebuie sa demonstreze capacitatea de a asigura cofinantarea investitiei;</w:t>
              </w:r>
            </w:ins>
          </w:p>
          <w:p w14:paraId="59CA23BB" w14:textId="4D9F7118" w:rsidR="00733442" w:rsidRDefault="00733442" w:rsidP="00733442">
            <w:pPr>
              <w:spacing w:after="240" w:line="240" w:lineRule="auto"/>
              <w:jc w:val="both"/>
              <w:rPr>
                <w:rFonts w:ascii="Trebuchet MS" w:eastAsia="Times New Roman" w:hAnsi="Trebuchet MS"/>
                <w:bCs/>
                <w:noProof/>
                <w:szCs w:val="24"/>
              </w:rPr>
            </w:pPr>
            <w:r w:rsidRPr="00733442">
              <w:rPr>
                <w:rFonts w:ascii="Trebuchet MS" w:eastAsia="Times New Roman" w:hAnsi="Trebuchet MS"/>
                <w:bCs/>
                <w:noProof/>
                <w:szCs w:val="24"/>
              </w:rPr>
              <w:t>-</w:t>
            </w:r>
            <w:r w:rsidRPr="00733442">
              <w:rPr>
                <w:rFonts w:ascii="Trebuchet MS" w:eastAsia="Times New Roman" w:hAnsi="Trebuchet MS"/>
                <w:bCs/>
                <w:noProof/>
                <w:szCs w:val="24"/>
              </w:rPr>
              <w:tab/>
              <w:t xml:space="preserve">Investiția trebuie să se încadreze în </w:t>
            </w:r>
            <w:del w:id="4" w:author="Gal1" w:date="2023-08-02T15:49:00Z">
              <w:r w:rsidRPr="00733442" w:rsidDel="00733442">
                <w:rPr>
                  <w:rFonts w:ascii="Trebuchet MS" w:eastAsia="Times New Roman" w:hAnsi="Trebuchet MS"/>
                  <w:bCs/>
                  <w:noProof/>
                  <w:szCs w:val="24"/>
                </w:rPr>
                <w:delText>cel puțin unul din tipurile de activități sprijinite;</w:delText>
              </w:r>
            </w:del>
            <w:ins w:id="5" w:author="Gal1" w:date="2023-08-02T15:50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 xml:space="preserve"> categoria investitiilor non-agricole;</w:t>
              </w:r>
            </w:ins>
          </w:p>
          <w:p w14:paraId="50C872AB" w14:textId="063F40DD" w:rsidR="00733442" w:rsidRDefault="00733442" w:rsidP="00733442">
            <w:pPr>
              <w:spacing w:after="240" w:line="240" w:lineRule="auto"/>
              <w:jc w:val="both"/>
              <w:rPr>
                <w:ins w:id="6" w:author="Gal1" w:date="2023-08-02T15:50:00Z"/>
                <w:rFonts w:ascii="Trebuchet MS" w:eastAsia="Times New Roman" w:hAnsi="Trebuchet MS"/>
                <w:bCs/>
                <w:noProof/>
                <w:szCs w:val="24"/>
              </w:rPr>
            </w:pPr>
            <w:r w:rsidRPr="00733442">
              <w:rPr>
                <w:rFonts w:ascii="Trebuchet MS" w:eastAsia="Times New Roman" w:hAnsi="Trebuchet MS"/>
                <w:bCs/>
                <w:noProof/>
                <w:szCs w:val="24"/>
              </w:rPr>
              <w:t>-</w:t>
            </w:r>
            <w:r w:rsidRPr="00733442">
              <w:rPr>
                <w:rFonts w:ascii="Trebuchet MS" w:eastAsia="Times New Roman" w:hAnsi="Trebuchet MS"/>
                <w:bCs/>
                <w:noProof/>
                <w:szCs w:val="24"/>
              </w:rPr>
              <w:tab/>
              <w:t>Sediul social și punctul/punctele de lucru trebuie să fie situate în teritoriul GAL, GAL Constanța Sud, iar activitatea va fi desfășurată în teritoriul GAL;</w:t>
            </w:r>
          </w:p>
          <w:p w14:paraId="1C194E90" w14:textId="35672BA9" w:rsidR="00733442" w:rsidRDefault="00733442" w:rsidP="00733442">
            <w:pPr>
              <w:spacing w:after="240" w:line="240" w:lineRule="auto"/>
              <w:jc w:val="both"/>
              <w:rPr>
                <w:ins w:id="7" w:author="Gal1" w:date="2023-08-02T15:51:00Z"/>
                <w:rFonts w:ascii="Trebuchet MS" w:eastAsia="Times New Roman" w:hAnsi="Trebuchet MS"/>
                <w:bCs/>
                <w:noProof/>
                <w:szCs w:val="24"/>
              </w:rPr>
            </w:pPr>
            <w:ins w:id="8" w:author="Gal1" w:date="2023-08-02T15:50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 xml:space="preserve">-     </w:t>
              </w:r>
            </w:ins>
            <w:ins w:id="9" w:author="Gal1" w:date="2023-08-02T15:52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 xml:space="preserve"> </w:t>
              </w:r>
            </w:ins>
            <w:ins w:id="10" w:author="Gal1" w:date="2023-08-02T15:50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 xml:space="preserve">Viabilitatea economica a investitiei trebuie sa fie demonstrata </w:t>
              </w:r>
            </w:ins>
            <w:ins w:id="11" w:author="Gal1" w:date="2023-08-02T15:51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>pe baza prezentarii unei documentatii tehnico-economice;</w:t>
              </w:r>
            </w:ins>
          </w:p>
          <w:p w14:paraId="7ADEA1F5" w14:textId="3EFBEC09" w:rsidR="00733442" w:rsidRDefault="00733442" w:rsidP="00733442">
            <w:pPr>
              <w:spacing w:after="240" w:line="240" w:lineRule="auto"/>
              <w:jc w:val="both"/>
              <w:rPr>
                <w:rFonts w:ascii="Trebuchet MS" w:eastAsia="Times New Roman" w:hAnsi="Trebuchet MS"/>
                <w:bCs/>
                <w:noProof/>
                <w:szCs w:val="24"/>
              </w:rPr>
            </w:pPr>
            <w:ins w:id="12" w:author="Gal1" w:date="2023-08-02T15:51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 xml:space="preserve">-           Intreprinderea nu trebuie sa fie in dificultate in conformitate cu liniile directoare privind ajutorul de stat </w:t>
              </w:r>
            </w:ins>
            <w:ins w:id="13" w:author="Gal1" w:date="2023-08-02T15:52:00Z">
              <w:r>
                <w:rPr>
                  <w:rFonts w:ascii="Trebuchet MS" w:eastAsia="Times New Roman" w:hAnsi="Trebuchet MS"/>
                  <w:bCs/>
                  <w:noProof/>
                  <w:szCs w:val="24"/>
                </w:rPr>
                <w:t>pentru salvarea si restructurarea intreprinderilor in dificultate;</w:t>
              </w:r>
            </w:ins>
          </w:p>
          <w:p w14:paraId="7ED3C451" w14:textId="77777777" w:rsidR="00733442" w:rsidRPr="00C96D17" w:rsidRDefault="00733442" w:rsidP="00733442">
            <w:pPr>
              <w:spacing w:after="240" w:line="240" w:lineRule="auto"/>
              <w:jc w:val="both"/>
              <w:rPr>
                <w:ins w:id="14" w:author="Gal1" w:date="2023-07-25T10:25:00Z"/>
                <w:rFonts w:ascii="Trebuchet MS" w:eastAsia="Times New Roman" w:hAnsi="Trebuchet MS"/>
                <w:bCs/>
                <w:noProof/>
                <w:szCs w:val="24"/>
              </w:rPr>
            </w:pPr>
          </w:p>
          <w:bookmarkEnd w:id="1"/>
          <w:p w14:paraId="01B4E9DA" w14:textId="77777777" w:rsidR="001806BC" w:rsidRDefault="001806BC" w:rsidP="001806BC">
            <w:pPr>
              <w:spacing w:after="240" w:line="240" w:lineRule="auto"/>
              <w:jc w:val="both"/>
              <w:rPr>
                <w:ins w:id="15" w:author="Gal1" w:date="2023-07-25T10:25:00Z"/>
                <w:rFonts w:ascii="Trebuchet MS" w:eastAsia="Times New Roman" w:hAnsi="Trebuchet MS"/>
                <w:b/>
                <w:noProof/>
                <w:szCs w:val="24"/>
              </w:rPr>
            </w:pPr>
          </w:p>
          <w:p w14:paraId="51B152CB" w14:textId="77777777" w:rsidR="001806BC" w:rsidRPr="007F3959" w:rsidRDefault="001806BC" w:rsidP="001806BC">
            <w:pPr>
              <w:pStyle w:val="Default"/>
              <w:shd w:val="clear" w:color="auto" w:fill="D9D9D9" w:themeFill="background1" w:themeFillShade="D9"/>
              <w:spacing w:line="276" w:lineRule="auto"/>
              <w:rPr>
                <w:sz w:val="22"/>
                <w:szCs w:val="22"/>
              </w:rPr>
            </w:pPr>
            <w:bookmarkStart w:id="16" w:name="_Hlk141177475"/>
            <w:r w:rsidRPr="007F3959">
              <w:rPr>
                <w:b/>
                <w:bCs/>
                <w:sz w:val="22"/>
                <w:szCs w:val="22"/>
              </w:rPr>
              <w:t xml:space="preserve">8. Criterii de selecție </w:t>
            </w:r>
          </w:p>
          <w:p w14:paraId="1AC21A4D" w14:textId="77777777" w:rsidR="001806BC" w:rsidRPr="001D0284" w:rsidRDefault="001806BC" w:rsidP="001806BC">
            <w:pPr>
              <w:pStyle w:val="Defaul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7F3959">
              <w:rPr>
                <w:sz w:val="22"/>
                <w:szCs w:val="22"/>
              </w:rPr>
              <w:t>Principiul diversificării activității agricole a fermelor existente către activități non-agricole</w:t>
            </w:r>
            <w:r w:rsidRPr="007F3959">
              <w:rPr>
                <w:rFonts w:cs="Times New Roman"/>
                <w:sz w:val="22"/>
                <w:szCs w:val="22"/>
              </w:rPr>
              <w:t>;</w:t>
            </w:r>
          </w:p>
          <w:p w14:paraId="2377CCAC" w14:textId="77777777" w:rsidR="001806BC" w:rsidRPr="001D0284" w:rsidRDefault="001806BC" w:rsidP="001806BC">
            <w:pPr>
              <w:pStyle w:val="ListParagraph"/>
              <w:numPr>
                <w:ilvl w:val="0"/>
                <w:numId w:val="25"/>
              </w:numPr>
              <w:rPr>
                <w:rFonts w:ascii="Trebuchet MS" w:hAnsi="Trebuchet MS" w:cs="Trebuchet MS"/>
                <w:color w:val="000000"/>
              </w:rPr>
            </w:pPr>
            <w:r w:rsidRPr="001D0284">
              <w:rPr>
                <w:rFonts w:ascii="Trebuchet MS" w:hAnsi="Trebuchet MS" w:cs="Trebuchet MS"/>
                <w:color w:val="000000"/>
              </w:rPr>
              <w:t xml:space="preserve">Principiul creării și menținerii de locuri de muncă </w:t>
            </w:r>
          </w:p>
          <w:p w14:paraId="45F3AE03" w14:textId="77777777" w:rsidR="001806BC" w:rsidRPr="007F3959" w:rsidRDefault="001806BC" w:rsidP="001806BC">
            <w:pPr>
              <w:pStyle w:val="Defaul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7F3959">
              <w:rPr>
                <w:sz w:val="22"/>
                <w:szCs w:val="22"/>
              </w:rPr>
              <w:t>Principiul prioritizării sectoarelor cu potențial de creștere (textile și pielărie, industrii creative și culturale – inclusiv meșteșuguri, activități de servicii în tehnologia informațiilor, agroturism, etc)</w:t>
            </w:r>
            <w:r w:rsidRPr="007F3959">
              <w:rPr>
                <w:rFonts w:cs="Times New Roman"/>
                <w:sz w:val="22"/>
                <w:szCs w:val="22"/>
              </w:rPr>
              <w:t xml:space="preserve"> prin crearea de locuri de muncă.</w:t>
            </w:r>
          </w:p>
          <w:p w14:paraId="30678687" w14:textId="77777777" w:rsidR="001806BC" w:rsidRPr="00C96D17" w:rsidRDefault="001806BC" w:rsidP="001806BC">
            <w:pPr>
              <w:pStyle w:val="Default"/>
              <w:numPr>
                <w:ilvl w:val="0"/>
                <w:numId w:val="25"/>
              </w:numPr>
              <w:spacing w:line="276" w:lineRule="auto"/>
              <w:jc w:val="both"/>
              <w:rPr>
                <w:ins w:id="17" w:author="Gal1" w:date="2023-07-25T10:29:00Z"/>
                <w:sz w:val="22"/>
                <w:szCs w:val="22"/>
              </w:rPr>
            </w:pPr>
            <w:r w:rsidRPr="007F3959">
              <w:rPr>
                <w:rFonts w:cs="Calibri-Bold"/>
                <w:bCs/>
                <w:sz w:val="22"/>
                <w:szCs w:val="22"/>
              </w:rPr>
              <w:t>Principiul derulării activităților anterioare ca activitate generală de management a firmei, pentru o mai bună gestionare a activității economice.</w:t>
            </w:r>
          </w:p>
          <w:p w14:paraId="44F9B9D4" w14:textId="2CCE86A3" w:rsidR="00C96D17" w:rsidRPr="00C96D17" w:rsidRDefault="00C96D17" w:rsidP="001806BC">
            <w:pPr>
              <w:pStyle w:val="Defaul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</w:rPr>
            </w:pPr>
            <w:ins w:id="18" w:author="Gal1" w:date="2023-07-25T10:29:00Z">
              <w:r>
                <w:rPr>
                  <w:sz w:val="22"/>
                  <w:szCs w:val="22"/>
                </w:rPr>
                <w:t xml:space="preserve">Principiul </w:t>
              </w:r>
            </w:ins>
            <w:ins w:id="19" w:author="Gal1" w:date="2023-07-25T10:30:00Z">
              <w:r>
                <w:rPr>
                  <w:sz w:val="22"/>
                  <w:szCs w:val="22"/>
                </w:rPr>
                <w:t xml:space="preserve">stimularii activitatilor turistice in sensul prioritizarii activitatilor agroturistice desfasurate in zonele cu potential </w:t>
              </w:r>
            </w:ins>
            <w:ins w:id="20" w:author="Gal1" w:date="2023-07-25T10:31:00Z">
              <w:r>
                <w:rPr>
                  <w:sz w:val="22"/>
                  <w:szCs w:val="22"/>
                </w:rPr>
                <w:t>turistic ridicat/destinatii ecoturistice/zonele cu arii naturale protejate.</w:t>
              </w:r>
            </w:ins>
            <w:ins w:id="21" w:author="Gal1" w:date="2023-07-25T10:30:00Z">
              <w:r>
                <w:rPr>
                  <w:sz w:val="22"/>
                  <w:szCs w:val="22"/>
                </w:rPr>
                <w:t xml:space="preserve"> </w:t>
              </w:r>
            </w:ins>
          </w:p>
          <w:p w14:paraId="0EA0AFEE" w14:textId="77777777" w:rsidR="001806BC" w:rsidRPr="007F3959" w:rsidRDefault="001806BC" w:rsidP="001806BC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7F3959">
              <w:rPr>
                <w:sz w:val="22"/>
                <w:szCs w:val="22"/>
              </w:rPr>
              <w:t xml:space="preserve">Principiile de selectie vor fi detaliate suplimentar în Ghidul Solicitantului și vor avea în vedere prevederile art. 49 al R(UE) nr. 1305/2013 urmărind să asigure tratamentul egal al solicitanților, o mai </w:t>
            </w:r>
            <w:r w:rsidRPr="007F3959">
              <w:rPr>
                <w:sz w:val="22"/>
                <w:szCs w:val="22"/>
              </w:rPr>
              <w:lastRenderedPageBreak/>
              <w:t>bună utilizare a resurselor financiare și direcționarea acestora in conformitate cu prioritățile Uniunii în materie de dezvoltare rurală.</w:t>
            </w:r>
          </w:p>
          <w:bookmarkEnd w:id="16"/>
          <w:p w14:paraId="6CF428EC" w14:textId="77777777" w:rsidR="001806BC" w:rsidRPr="00C0450C" w:rsidRDefault="001806BC" w:rsidP="001806BC">
            <w:pPr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</w:p>
          <w:tbl>
            <w:tblPr>
              <w:tblW w:w="10235" w:type="dxa"/>
              <w:tblInd w:w="5" w:type="dxa"/>
              <w:tblLook w:val="04A0" w:firstRow="1" w:lastRow="0" w:firstColumn="1" w:lastColumn="0" w:noHBand="0" w:noVBand="1"/>
            </w:tblPr>
            <w:tblGrid>
              <w:gridCol w:w="823"/>
              <w:gridCol w:w="122"/>
              <w:gridCol w:w="851"/>
              <w:gridCol w:w="167"/>
              <w:gridCol w:w="912"/>
              <w:gridCol w:w="181"/>
              <w:gridCol w:w="929"/>
              <w:gridCol w:w="126"/>
              <w:gridCol w:w="951"/>
              <w:gridCol w:w="128"/>
              <w:gridCol w:w="866"/>
              <w:gridCol w:w="167"/>
              <w:gridCol w:w="912"/>
              <w:gridCol w:w="955"/>
              <w:gridCol w:w="1062"/>
              <w:gridCol w:w="175"/>
              <w:gridCol w:w="908"/>
            </w:tblGrid>
            <w:tr w:rsidR="00C0450C" w:rsidRPr="0054409B" w14:paraId="011810E1" w14:textId="77777777" w:rsidTr="00C0450C">
              <w:trPr>
                <w:gridAfter w:val="1"/>
                <w:wAfter w:w="908" w:type="dxa"/>
                <w:trHeight w:val="330"/>
              </w:trPr>
              <w:tc>
                <w:tcPr>
                  <w:tcW w:w="9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63FBEA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1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3E7A6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A8228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FEA81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45CFD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00EC7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C3E354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4CAE2" w14:textId="77777777" w:rsidR="00C0450C" w:rsidRPr="0054409B" w:rsidRDefault="00C0450C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4409B" w:rsidRPr="0054409B" w14:paraId="517DEFDE" w14:textId="77777777" w:rsidTr="00C0450C">
              <w:trPr>
                <w:trHeight w:val="330"/>
              </w:trPr>
              <w:tc>
                <w:tcPr>
                  <w:tcW w:w="823" w:type="dxa"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  <w:shd w:val="clear" w:color="auto" w:fill="auto"/>
                  <w:noWrap/>
                  <w:vAlign w:val="bottom"/>
                  <w:hideMark/>
                </w:tcPr>
                <w:p w14:paraId="134C33E0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lang w:val="en-US"/>
                    </w:rPr>
                  </w:pPr>
                  <w:r w:rsidRPr="0054409B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lang w:val="en-US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ECB53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1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B2846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4E410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E2376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3440E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68CED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930A6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C0DE6" w14:textId="77777777" w:rsidR="0054409B" w:rsidRPr="0054409B" w:rsidRDefault="0054409B" w:rsidP="005440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7CE42138" w14:textId="77777777" w:rsidR="00071194" w:rsidRPr="00071194" w:rsidRDefault="00071194" w:rsidP="00071194">
            <w:pPr>
              <w:pStyle w:val="ListParagraph"/>
              <w:spacing w:after="240" w:line="240" w:lineRule="auto"/>
              <w:jc w:val="both"/>
              <w:rPr>
                <w:rFonts w:ascii="Trebuchet MS" w:eastAsia="Times New Roman" w:hAnsi="Trebuchet MS"/>
                <w:b/>
                <w:noProof/>
                <w:szCs w:val="24"/>
              </w:rPr>
            </w:pPr>
          </w:p>
        </w:tc>
      </w:tr>
    </w:tbl>
    <w:p w14:paraId="385413F4" w14:textId="77777777" w:rsidR="00EC20BE" w:rsidRPr="00701095" w:rsidRDefault="00C233E7" w:rsidP="0015523E">
      <w:pPr>
        <w:keepNext/>
        <w:numPr>
          <w:ilvl w:val="0"/>
          <w:numId w:val="10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lastRenderedPageBreak/>
        <w:t xml:space="preserve"> </w:t>
      </w:r>
      <w:r w:rsidR="00EC20BE"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t>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446"/>
      </w:tblGrid>
      <w:tr w:rsidR="00EC20BE" w:rsidRPr="00701095" w14:paraId="563748AD" w14:textId="77777777" w:rsidTr="00146F02">
        <w:tc>
          <w:tcPr>
            <w:tcW w:w="0" w:type="auto"/>
            <w:shd w:val="clear" w:color="auto" w:fill="auto"/>
          </w:tcPr>
          <w:p w14:paraId="0C8E486B" w14:textId="631FB2E3" w:rsidR="00C96D17" w:rsidRPr="00701095" w:rsidRDefault="00C233E7" w:rsidP="00C96D17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 w:rsidRPr="00C233E7">
              <w:rPr>
                <w:rFonts w:ascii="Trebuchet MS" w:eastAsia="Times New Roman" w:hAnsi="Trebuchet MS" w:cs="Times New Roman"/>
                <w:szCs w:val="24"/>
              </w:rPr>
              <w:t>Efectul generat de această modificare</w:t>
            </w:r>
            <w:r w:rsidR="00B3162B">
              <w:rPr>
                <w:rFonts w:ascii="Trebuchet MS" w:eastAsia="Times New Roman" w:hAnsi="Trebuchet MS" w:cs="Times New Roman"/>
                <w:szCs w:val="24"/>
              </w:rPr>
              <w:t>,</w:t>
            </w:r>
            <w:r w:rsidR="00B3162B" w:rsidRPr="004C33E5">
              <w:rPr>
                <w:rFonts w:ascii="Trebuchet MS" w:hAnsi="Trebuchet MS"/>
                <w:noProof/>
              </w:rPr>
              <w:t xml:space="preserve"> respectiv </w:t>
            </w:r>
            <w:r w:rsidR="00C96D17" w:rsidRPr="00C96D17">
              <w:rPr>
                <w:rFonts w:ascii="Trebuchet MS" w:hAnsi="Trebuchet MS"/>
                <w:noProof/>
              </w:rPr>
              <w:t>corelarea fisei masurii cu documentele de verificare ale GAL</w:t>
            </w:r>
            <w:r w:rsidR="00C96D17">
              <w:rPr>
                <w:rFonts w:ascii="Trebuchet MS" w:hAnsi="Trebuchet MS"/>
                <w:noProof/>
              </w:rPr>
              <w:t xml:space="preserve">, duce la oportunitatea implementarii unei SDL corecta si calitativa prin prisma </w:t>
            </w:r>
            <w:r w:rsidR="00863362">
              <w:rPr>
                <w:rFonts w:ascii="Trebuchet MS" w:hAnsi="Trebuchet MS"/>
                <w:noProof/>
              </w:rPr>
              <w:t>corectarii  documentelor pentru a nu ingreuna procesul de monitorizare al implementarii SD</w:t>
            </w:r>
            <w:r w:rsidR="00EF15B1">
              <w:rPr>
                <w:rFonts w:ascii="Trebuchet MS" w:hAnsi="Trebuchet MS"/>
                <w:noProof/>
              </w:rPr>
              <w:t xml:space="preserve">L si pentru ca </w:t>
            </w:r>
            <w:r w:rsidR="00C96D17">
              <w:rPr>
                <w:rFonts w:ascii="Trebuchet MS" w:hAnsi="Trebuchet MS"/>
                <w:noProof/>
              </w:rPr>
              <w:t xml:space="preserve">Asociatia Grup de Actiune Locala Constanta Sud </w:t>
            </w:r>
            <w:r w:rsidR="00EF15B1">
              <w:rPr>
                <w:rFonts w:ascii="Trebuchet MS" w:hAnsi="Trebuchet MS"/>
                <w:noProof/>
              </w:rPr>
              <w:t xml:space="preserve">doreste sa isi atinga scopul de a avea </w:t>
            </w:r>
            <w:r w:rsidR="00C96D17">
              <w:rPr>
                <w:rFonts w:ascii="Trebuchet MS" w:hAnsi="Trebuchet MS"/>
                <w:noProof/>
              </w:rPr>
              <w:t xml:space="preserve">o rata de absorbtie cat mai aproape de 100%. Aceasta modificare va facilita acest aspect. </w:t>
            </w:r>
          </w:p>
          <w:p w14:paraId="497CDD01" w14:textId="7A252EB9" w:rsidR="00EC20BE" w:rsidRPr="00701095" w:rsidRDefault="00EC20BE" w:rsidP="00B3162B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</w:p>
        </w:tc>
      </w:tr>
    </w:tbl>
    <w:p w14:paraId="21EC0278" w14:textId="77777777" w:rsidR="00EC20BE" w:rsidRPr="00701095" w:rsidRDefault="00EC20BE" w:rsidP="0015523E">
      <w:pPr>
        <w:keepNext/>
        <w:numPr>
          <w:ilvl w:val="0"/>
          <w:numId w:val="10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en-US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en-US"/>
        </w:rPr>
        <w:t>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446"/>
      </w:tblGrid>
      <w:tr w:rsidR="00EC20BE" w:rsidRPr="00701095" w14:paraId="65381832" w14:textId="77777777" w:rsidTr="00146F02">
        <w:trPr>
          <w:trHeight w:val="378"/>
        </w:trPr>
        <w:tc>
          <w:tcPr>
            <w:tcW w:w="0" w:type="auto"/>
            <w:shd w:val="clear" w:color="auto" w:fill="auto"/>
          </w:tcPr>
          <w:p w14:paraId="76278577" w14:textId="77777777" w:rsidR="00EC20BE" w:rsidRPr="00701095" w:rsidRDefault="00C233E7" w:rsidP="007C356D">
            <w:pPr>
              <w:spacing w:after="0"/>
              <w:jc w:val="both"/>
              <w:rPr>
                <w:rFonts w:ascii="Trebuchet MS" w:eastAsia="Calibri" w:hAnsi="Trebuchet MS" w:cs="Times New Roman"/>
                <w:szCs w:val="24"/>
              </w:rPr>
            </w:pPr>
            <w:r>
              <w:t xml:space="preserve"> </w:t>
            </w:r>
            <w:r w:rsidRPr="00C233E7">
              <w:rPr>
                <w:rFonts w:ascii="Trebuchet MS" w:eastAsia="Times New Roman" w:hAnsi="Trebuchet MS"/>
                <w:szCs w:val="24"/>
                <w:lang w:bidi="lo-LA"/>
              </w:rPr>
              <w:t>Indicatorii de monitorizare raman neschimbati, urmand ca prezenta modificare sa aduca un impact pozitiv la momentul evaluarii acestora. Ponderea privind atingerea indicatorilor va fi mai mare decat cea propusa initial , ceea ce va reprezenta o plus valoare pentru Strategia de Dezvoltare Locala implementata de Asociatia Grup de Actiune Locala Constanta Sud.</w:t>
            </w:r>
          </w:p>
        </w:tc>
      </w:tr>
    </w:tbl>
    <w:p w14:paraId="34051AA5" w14:textId="77777777" w:rsidR="00EC20BE" w:rsidRDefault="00EC20BE" w:rsidP="00EC20BE"/>
    <w:p w14:paraId="42DBF5AC" w14:textId="77777777" w:rsidR="00146F02" w:rsidRPr="00D852D7" w:rsidRDefault="00146F02" w:rsidP="00146F02">
      <w:pPr>
        <w:ind w:left="720"/>
        <w:contextualSpacing/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</w:pPr>
    </w:p>
    <w:sectPr w:rsidR="00146F02" w:rsidRPr="00D852D7" w:rsidSect="007462D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7993E" w14:textId="77777777" w:rsidR="00AF5BE1" w:rsidRDefault="00AF5BE1" w:rsidP="00EC20BE">
      <w:pPr>
        <w:spacing w:after="0" w:line="240" w:lineRule="auto"/>
      </w:pPr>
      <w:r>
        <w:separator/>
      </w:r>
    </w:p>
  </w:endnote>
  <w:endnote w:type="continuationSeparator" w:id="0">
    <w:p w14:paraId="7FF28BAA" w14:textId="77777777" w:rsidR="00AF5BE1" w:rsidRDefault="00AF5BE1" w:rsidP="00EC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464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5496C" w14:textId="77777777" w:rsidR="00BE5774" w:rsidRDefault="00BE57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FE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9E962B" w14:textId="77777777" w:rsidR="00BE5774" w:rsidRDefault="00BE5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60C8" w14:textId="77777777" w:rsidR="00AF5BE1" w:rsidRDefault="00AF5BE1" w:rsidP="00EC20BE">
      <w:pPr>
        <w:spacing w:after="0" w:line="240" w:lineRule="auto"/>
      </w:pPr>
      <w:r>
        <w:separator/>
      </w:r>
    </w:p>
  </w:footnote>
  <w:footnote w:type="continuationSeparator" w:id="0">
    <w:p w14:paraId="408FF9D0" w14:textId="77777777" w:rsidR="00AF5BE1" w:rsidRDefault="00AF5BE1" w:rsidP="00EC20BE">
      <w:pPr>
        <w:spacing w:after="0" w:line="240" w:lineRule="auto"/>
      </w:pPr>
      <w:r>
        <w:continuationSeparator/>
      </w:r>
    </w:p>
  </w:footnote>
  <w:footnote w:id="1">
    <w:p w14:paraId="0D1FAFE0" w14:textId="77777777" w:rsidR="00146F02" w:rsidRDefault="00146F02" w:rsidP="00EC20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272">
        <w:t xml:space="preserve">conform </w:t>
      </w:r>
      <w:r>
        <w:t>încadrării tipurilor de modificări</w:t>
      </w:r>
      <w:r w:rsidRPr="00542272">
        <w:t xml:space="preserve"> din </w:t>
      </w:r>
      <w:r>
        <w:t>prezentul Ghid.</w:t>
      </w:r>
    </w:p>
  </w:footnote>
  <w:footnote w:id="2">
    <w:p w14:paraId="13AACD10" w14:textId="77777777" w:rsidR="00146F02" w:rsidRDefault="00146F02" w:rsidP="00EC20BE">
      <w:pPr>
        <w:pStyle w:val="FootnoteText"/>
      </w:pPr>
      <w:r>
        <w:rPr>
          <w:rStyle w:val="FootnoteReference"/>
        </w:rPr>
        <w:footnoteRef/>
      </w:r>
      <w:r>
        <w:t xml:space="preserve"> numărul modificării solicitate în anul curent.</w:t>
      </w:r>
    </w:p>
  </w:footnote>
  <w:footnote w:id="3">
    <w:p w14:paraId="1A89AA7E" w14:textId="77777777" w:rsidR="00146F02" w:rsidRDefault="00146F02" w:rsidP="00EC20BE">
      <w:pPr>
        <w:pStyle w:val="FootnoteText"/>
      </w:pPr>
      <w:r>
        <w:rPr>
          <w:rStyle w:val="FootnoteReference"/>
        </w:rPr>
        <w:footnoteRef/>
      </w:r>
      <w:r>
        <w:t xml:space="preserve"> fiecare modificare va fi completată conform punctelor a,b,c,d.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A7C95"/>
    <w:multiLevelType w:val="hybridMultilevel"/>
    <w:tmpl w:val="5908E86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F549F4"/>
    <w:multiLevelType w:val="hybridMultilevel"/>
    <w:tmpl w:val="DA0ECDE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24768"/>
    <w:multiLevelType w:val="hybridMultilevel"/>
    <w:tmpl w:val="4844A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26DB6"/>
    <w:multiLevelType w:val="hybridMultilevel"/>
    <w:tmpl w:val="5516845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8B3C0F"/>
    <w:multiLevelType w:val="hybridMultilevel"/>
    <w:tmpl w:val="8A7082EE"/>
    <w:lvl w:ilvl="0" w:tplc="8DBCCA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50622"/>
    <w:multiLevelType w:val="hybridMultilevel"/>
    <w:tmpl w:val="E9A4D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5C74"/>
    <w:multiLevelType w:val="hybridMultilevel"/>
    <w:tmpl w:val="0B1C9F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F6FE8"/>
    <w:multiLevelType w:val="hybridMultilevel"/>
    <w:tmpl w:val="7C3A6024"/>
    <w:lvl w:ilvl="0" w:tplc="49D033F4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0640A"/>
    <w:multiLevelType w:val="hybridMultilevel"/>
    <w:tmpl w:val="8B62D56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EE72B6"/>
    <w:multiLevelType w:val="hybridMultilevel"/>
    <w:tmpl w:val="25544A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1815"/>
    <w:multiLevelType w:val="hybridMultilevel"/>
    <w:tmpl w:val="265A9E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83770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5283E"/>
    <w:multiLevelType w:val="hybridMultilevel"/>
    <w:tmpl w:val="31F291B4"/>
    <w:lvl w:ilvl="0" w:tplc="14B4B366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B94B5E"/>
    <w:multiLevelType w:val="hybridMultilevel"/>
    <w:tmpl w:val="2AE602AA"/>
    <w:lvl w:ilvl="0" w:tplc="8DBCCA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109BF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721FE"/>
    <w:multiLevelType w:val="hybridMultilevel"/>
    <w:tmpl w:val="8F10F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31636"/>
    <w:multiLevelType w:val="hybridMultilevel"/>
    <w:tmpl w:val="CBEC94B2"/>
    <w:lvl w:ilvl="0" w:tplc="8E6C6F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540B6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57374"/>
    <w:multiLevelType w:val="hybridMultilevel"/>
    <w:tmpl w:val="E03AB6E4"/>
    <w:lvl w:ilvl="0" w:tplc="8DBCCA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7676D"/>
    <w:multiLevelType w:val="hybridMultilevel"/>
    <w:tmpl w:val="024458B0"/>
    <w:lvl w:ilvl="0" w:tplc="1BE6C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84D5E"/>
    <w:multiLevelType w:val="hybridMultilevel"/>
    <w:tmpl w:val="8D709394"/>
    <w:lvl w:ilvl="0" w:tplc="954C11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83EEB"/>
    <w:multiLevelType w:val="hybridMultilevel"/>
    <w:tmpl w:val="85E29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30582"/>
    <w:multiLevelType w:val="hybridMultilevel"/>
    <w:tmpl w:val="2BFCD9D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 w:tplc="FFFFFFFF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/>
      </w:rPr>
    </w:lvl>
  </w:abstractNum>
  <w:abstractNum w:abstractNumId="23" w15:restartNumberingAfterBreak="0">
    <w:nsid w:val="738624C7"/>
    <w:multiLevelType w:val="hybridMultilevel"/>
    <w:tmpl w:val="E7B476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E64B5"/>
    <w:multiLevelType w:val="hybridMultilevel"/>
    <w:tmpl w:val="699CDE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515896">
    <w:abstractNumId w:val="9"/>
  </w:num>
  <w:num w:numId="2" w16cid:durableId="1217665368">
    <w:abstractNumId w:val="12"/>
  </w:num>
  <w:num w:numId="3" w16cid:durableId="962810618">
    <w:abstractNumId w:val="14"/>
  </w:num>
  <w:num w:numId="4" w16cid:durableId="471071">
    <w:abstractNumId w:val="4"/>
  </w:num>
  <w:num w:numId="5" w16cid:durableId="1430616971">
    <w:abstractNumId w:val="18"/>
  </w:num>
  <w:num w:numId="6" w16cid:durableId="835192169">
    <w:abstractNumId w:val="13"/>
  </w:num>
  <w:num w:numId="7" w16cid:durableId="406927294">
    <w:abstractNumId w:val="0"/>
  </w:num>
  <w:num w:numId="8" w16cid:durableId="1610161592">
    <w:abstractNumId w:val="21"/>
  </w:num>
  <w:num w:numId="9" w16cid:durableId="1590961733">
    <w:abstractNumId w:val="11"/>
  </w:num>
  <w:num w:numId="10" w16cid:durableId="1527478297">
    <w:abstractNumId w:val="24"/>
  </w:num>
  <w:num w:numId="11" w16cid:durableId="299650064">
    <w:abstractNumId w:val="7"/>
  </w:num>
  <w:num w:numId="12" w16cid:durableId="1465853439">
    <w:abstractNumId w:val="3"/>
  </w:num>
  <w:num w:numId="13" w16cid:durableId="1467897108">
    <w:abstractNumId w:val="10"/>
  </w:num>
  <w:num w:numId="14" w16cid:durableId="444808387">
    <w:abstractNumId w:val="6"/>
  </w:num>
  <w:num w:numId="15" w16cid:durableId="1094085925">
    <w:abstractNumId w:val="19"/>
  </w:num>
  <w:num w:numId="16" w16cid:durableId="1800344562">
    <w:abstractNumId w:val="16"/>
  </w:num>
  <w:num w:numId="17" w16cid:durableId="1017846668">
    <w:abstractNumId w:val="8"/>
  </w:num>
  <w:num w:numId="18" w16cid:durableId="167015586">
    <w:abstractNumId w:val="1"/>
  </w:num>
  <w:num w:numId="19" w16cid:durableId="398401036">
    <w:abstractNumId w:val="20"/>
  </w:num>
  <w:num w:numId="20" w16cid:durableId="23331287">
    <w:abstractNumId w:val="15"/>
  </w:num>
  <w:num w:numId="21" w16cid:durableId="1896577043">
    <w:abstractNumId w:val="5"/>
  </w:num>
  <w:num w:numId="22" w16cid:durableId="936595410">
    <w:abstractNumId w:val="17"/>
  </w:num>
  <w:num w:numId="23" w16cid:durableId="415589150">
    <w:abstractNumId w:val="23"/>
  </w:num>
  <w:num w:numId="24" w16cid:durableId="1868134835">
    <w:abstractNumId w:val="2"/>
  </w:num>
  <w:num w:numId="25" w16cid:durableId="32397576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l1">
    <w15:presenceInfo w15:providerId="None" w15:userId="Gal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0BE"/>
    <w:rsid w:val="00003831"/>
    <w:rsid w:val="00005B91"/>
    <w:rsid w:val="0002592B"/>
    <w:rsid w:val="000605A2"/>
    <w:rsid w:val="0006688A"/>
    <w:rsid w:val="00071194"/>
    <w:rsid w:val="000C3FBF"/>
    <w:rsid w:val="001039DA"/>
    <w:rsid w:val="00146F02"/>
    <w:rsid w:val="0015523E"/>
    <w:rsid w:val="00167EAF"/>
    <w:rsid w:val="001806BC"/>
    <w:rsid w:val="00192C75"/>
    <w:rsid w:val="001A0EDA"/>
    <w:rsid w:val="001E34BC"/>
    <w:rsid w:val="001F53DD"/>
    <w:rsid w:val="00205866"/>
    <w:rsid w:val="00257A07"/>
    <w:rsid w:val="00281003"/>
    <w:rsid w:val="00301480"/>
    <w:rsid w:val="00311A89"/>
    <w:rsid w:val="0031796B"/>
    <w:rsid w:val="003257DB"/>
    <w:rsid w:val="003626C2"/>
    <w:rsid w:val="003A1CDF"/>
    <w:rsid w:val="003C2A95"/>
    <w:rsid w:val="003F0CFD"/>
    <w:rsid w:val="00421B9E"/>
    <w:rsid w:val="004A2E0F"/>
    <w:rsid w:val="004A56C6"/>
    <w:rsid w:val="004B0F3B"/>
    <w:rsid w:val="004B4C89"/>
    <w:rsid w:val="004C242B"/>
    <w:rsid w:val="00503CD2"/>
    <w:rsid w:val="005242E7"/>
    <w:rsid w:val="00537A68"/>
    <w:rsid w:val="005406E5"/>
    <w:rsid w:val="0054409B"/>
    <w:rsid w:val="00545357"/>
    <w:rsid w:val="00587212"/>
    <w:rsid w:val="005916EF"/>
    <w:rsid w:val="00592604"/>
    <w:rsid w:val="00612B7D"/>
    <w:rsid w:val="006359C3"/>
    <w:rsid w:val="006C15EF"/>
    <w:rsid w:val="006C3998"/>
    <w:rsid w:val="006F2172"/>
    <w:rsid w:val="006F222A"/>
    <w:rsid w:val="00710786"/>
    <w:rsid w:val="007120B8"/>
    <w:rsid w:val="00733442"/>
    <w:rsid w:val="00736F76"/>
    <w:rsid w:val="007462D4"/>
    <w:rsid w:val="00787128"/>
    <w:rsid w:val="007C2BA8"/>
    <w:rsid w:val="007C356D"/>
    <w:rsid w:val="00854516"/>
    <w:rsid w:val="00863362"/>
    <w:rsid w:val="0087125F"/>
    <w:rsid w:val="008C5AF8"/>
    <w:rsid w:val="008D7DAA"/>
    <w:rsid w:val="008E3ECF"/>
    <w:rsid w:val="008F6B26"/>
    <w:rsid w:val="0095403E"/>
    <w:rsid w:val="009853A5"/>
    <w:rsid w:val="009C72C3"/>
    <w:rsid w:val="009E4142"/>
    <w:rsid w:val="009F2933"/>
    <w:rsid w:val="00A167DD"/>
    <w:rsid w:val="00A223CA"/>
    <w:rsid w:val="00A31C17"/>
    <w:rsid w:val="00A554F2"/>
    <w:rsid w:val="00A76B1F"/>
    <w:rsid w:val="00AA6DD9"/>
    <w:rsid w:val="00AC5930"/>
    <w:rsid w:val="00AC5DA4"/>
    <w:rsid w:val="00AE0574"/>
    <w:rsid w:val="00AE7CB4"/>
    <w:rsid w:val="00AF5BE1"/>
    <w:rsid w:val="00AF67A9"/>
    <w:rsid w:val="00B3162B"/>
    <w:rsid w:val="00B327B7"/>
    <w:rsid w:val="00B43FE0"/>
    <w:rsid w:val="00B96C2B"/>
    <w:rsid w:val="00BD1FE3"/>
    <w:rsid w:val="00BE5774"/>
    <w:rsid w:val="00C0450C"/>
    <w:rsid w:val="00C233E7"/>
    <w:rsid w:val="00C26035"/>
    <w:rsid w:val="00C871B5"/>
    <w:rsid w:val="00C96D17"/>
    <w:rsid w:val="00CA6716"/>
    <w:rsid w:val="00CA7A0D"/>
    <w:rsid w:val="00CD49C6"/>
    <w:rsid w:val="00CF05BC"/>
    <w:rsid w:val="00D01554"/>
    <w:rsid w:val="00D168B2"/>
    <w:rsid w:val="00D343B4"/>
    <w:rsid w:val="00D52673"/>
    <w:rsid w:val="00D819DC"/>
    <w:rsid w:val="00D936A9"/>
    <w:rsid w:val="00DE51BE"/>
    <w:rsid w:val="00E35B9F"/>
    <w:rsid w:val="00E77095"/>
    <w:rsid w:val="00EC20BE"/>
    <w:rsid w:val="00EE5272"/>
    <w:rsid w:val="00EF15B1"/>
    <w:rsid w:val="00EF2E40"/>
    <w:rsid w:val="00EF3690"/>
    <w:rsid w:val="00EF7E00"/>
    <w:rsid w:val="00F078AB"/>
    <w:rsid w:val="00FE48BE"/>
    <w:rsid w:val="00FE5132"/>
    <w:rsid w:val="00FE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188B"/>
  <w15:docId w15:val="{D9E8EF87-5EF0-407E-A515-37883B3E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E00"/>
    <w:rPr>
      <w:lang w:val="ro-RO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20BE"/>
    <w:pPr>
      <w:spacing w:after="0" w:line="240" w:lineRule="auto"/>
    </w:pPr>
    <w:rPr>
      <w:lang w:val="ro-RO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C20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20BE"/>
    <w:rPr>
      <w:sz w:val="20"/>
      <w:szCs w:val="20"/>
      <w:lang w:val="ro-RO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C20BE"/>
    <w:rPr>
      <w:vertAlign w:val="superscript"/>
    </w:rPr>
  </w:style>
  <w:style w:type="paragraph" w:styleId="ListParagraph">
    <w:name w:val="List Paragraph"/>
    <w:aliases w:val="Bullet,List Paragraph1,Antes de enumeración,body 2,Normal bullet 2,List Paragraph11,Listă colorată - Accentuare 11,Citation List"/>
    <w:basedOn w:val="Normal"/>
    <w:link w:val="ListParagraphChar"/>
    <w:uiPriority w:val="34"/>
    <w:qFormat/>
    <w:rsid w:val="00EC20B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E5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774"/>
    <w:rPr>
      <w:lang w:val="ro-RO" w:bidi="ar-SA"/>
    </w:rPr>
  </w:style>
  <w:style w:type="paragraph" w:styleId="Footer">
    <w:name w:val="footer"/>
    <w:basedOn w:val="Normal"/>
    <w:link w:val="FooterChar"/>
    <w:uiPriority w:val="99"/>
    <w:unhideWhenUsed/>
    <w:rsid w:val="00BE5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774"/>
    <w:rPr>
      <w:lang w:val="ro-RO" w:bidi="ar-SA"/>
    </w:rPr>
  </w:style>
  <w:style w:type="paragraph" w:customStyle="1" w:styleId="Default">
    <w:name w:val="Default"/>
    <w:rsid w:val="00421B9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9C3"/>
    <w:rPr>
      <w:rFonts w:ascii="Segoe UI" w:hAnsi="Segoe UI" w:cs="Segoe UI"/>
      <w:sz w:val="18"/>
      <w:szCs w:val="18"/>
      <w:lang w:val="ro-RO" w:bidi="ar-SA"/>
    </w:rPr>
  </w:style>
  <w:style w:type="character" w:customStyle="1" w:styleId="ListParagraphChar">
    <w:name w:val="List Paragraph Char"/>
    <w:aliases w:val="Bullet Char,List Paragraph1 Char,Antes de enumeración Char,body 2 Char,Normal bullet 2 Char,List Paragraph11 Char,Listă colorată - Accentuare 11 Char,Citation List Char"/>
    <w:link w:val="ListParagraph"/>
    <w:uiPriority w:val="34"/>
    <w:locked/>
    <w:rsid w:val="00AC5930"/>
    <w:rPr>
      <w:rFonts w:ascii="Calibri" w:eastAsia="Calibri" w:hAnsi="Calibri" w:cs="Times New Roman"/>
      <w:lang w:val="ro-RO" w:bidi="ar-SA"/>
    </w:rPr>
  </w:style>
  <w:style w:type="character" w:styleId="Strong">
    <w:name w:val="Strong"/>
    <w:basedOn w:val="DefaultParagraphFont"/>
    <w:uiPriority w:val="22"/>
    <w:qFormat/>
    <w:rsid w:val="00612B7D"/>
    <w:rPr>
      <w:b/>
      <w:bCs/>
    </w:rPr>
  </w:style>
  <w:style w:type="paragraph" w:styleId="Revision">
    <w:name w:val="Revision"/>
    <w:hidden/>
    <w:uiPriority w:val="99"/>
    <w:semiHidden/>
    <w:rsid w:val="001806BC"/>
    <w:pPr>
      <w:spacing w:after="0" w:line="240" w:lineRule="auto"/>
    </w:pPr>
    <w:rPr>
      <w:lang w:val="ro-RO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B850A-21D8-4882-94C1-42E81C9B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896</Words>
  <Characters>4961</Characters>
  <Application>Microsoft Office Word</Application>
  <DocSecurity>0</DocSecurity>
  <Lines>413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Gal1</cp:lastModifiedBy>
  <cp:revision>3</cp:revision>
  <cp:lastPrinted>2022-08-25T12:52:00Z</cp:lastPrinted>
  <dcterms:created xsi:type="dcterms:W3CDTF">2023-08-02T13:03:00Z</dcterms:created>
  <dcterms:modified xsi:type="dcterms:W3CDTF">2023-08-02T13:30:00Z</dcterms:modified>
</cp:coreProperties>
</file>